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317E80C0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ins w:id="0" w:author="Vítek Antonín, Ing." w:date="2022-09-14T13:34:00Z">
        <w:r w:rsidR="006E61FD">
          <w:rPr>
            <w:rFonts w:ascii="Verdana" w:eastAsia="Verdana" w:hAnsi="Verdana"/>
            <w:sz w:val="18"/>
            <w:szCs w:val="18"/>
            <w:highlight w:val="yellow"/>
            <w:lang w:eastAsia="en-US"/>
          </w:rPr>
          <w:t>Oprava propustků na trati Suchdol nad Odrou – Budišov nad Budišovkou 2022</w:t>
        </w:r>
      </w:ins>
      <w:bookmarkStart w:id="1" w:name="_GoBack"/>
      <w:bookmarkEnd w:id="1"/>
      <w:del w:id="2" w:author="Vítek Antonín, Ing." w:date="2022-09-14T13:33:00Z">
        <w:r w:rsidRPr="005E4CDC" w:rsidDel="006E61FD">
          <w:rPr>
            <w:rFonts w:ascii="Verdana" w:eastAsia="Verdana" w:hAnsi="Verdana"/>
            <w:sz w:val="18"/>
            <w:szCs w:val="18"/>
            <w:highlight w:val="yellow"/>
            <w:lang w:eastAsia="en-US"/>
          </w:rPr>
          <w:delText>[VLOŽÍ ZHOTOVITEL]</w:delText>
        </w:r>
      </w:del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24D021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E61F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E61FD" w:rsidRPr="006E61F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4B8C7B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E61F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E61FD">
      <w:fldChar w:fldCharType="begin"/>
    </w:r>
    <w:r w:rsidR="006E61FD">
      <w:instrText xml:space="preserve"> SECTIONPAGES  \* Arabic  \* MERGEFORMAT </w:instrText>
    </w:r>
    <w:r w:rsidR="006E61FD">
      <w:fldChar w:fldCharType="separate"/>
    </w:r>
    <w:r w:rsidR="006E61FD" w:rsidRPr="006E61FD">
      <w:rPr>
        <w:rFonts w:cs="Arial"/>
        <w:noProof/>
        <w:sz w:val="14"/>
        <w:szCs w:val="14"/>
      </w:rPr>
      <w:t>2</w:t>
    </w:r>
    <w:r w:rsidR="006E61F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003AA322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A3DAB1D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ítek Antonín, Ing.">
    <w15:presenceInfo w15:providerId="None" w15:userId="Vítek Antonín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61FD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1D12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A54C39-F280-46D4-AF4A-E2848E96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456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2021-11-03T13:52:00Z</dcterms:created>
  <dcterms:modified xsi:type="dcterms:W3CDTF">2022-09-14T11:34:00Z</dcterms:modified>
</cp:coreProperties>
</file>